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70495F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571C5">
              <w:t>release</w:t>
            </w:r>
            <w:r w:rsidR="006B5D8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FC0A901" w:rsidR="00357C5E" w:rsidRDefault="00DA44E7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</w:t>
            </w:r>
            <w:r w:rsidR="00906901">
              <w:t>24</w:t>
            </w:r>
          </w:p>
        </w:tc>
        <w:tc>
          <w:tcPr>
            <w:tcW w:w="6327" w:type="dxa"/>
          </w:tcPr>
          <w:p w14:paraId="3AE55F2B" w14:textId="2CDBCF15" w:rsidR="00357C5E" w:rsidRDefault="004D12B1" w:rsidP="00357C5E">
            <w:pPr>
              <w:pStyle w:val="SIComponentTitle"/>
            </w:pPr>
            <w:r w:rsidRPr="004D12B1">
              <w:t>Remove tenderloin</w:t>
            </w:r>
            <w:r w:rsidR="006C6F29">
              <w:t>s from small 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A9584D9" w14:textId="5DCE7572" w:rsidR="00F64064" w:rsidRPr="00B91C06" w:rsidRDefault="004D12B1" w:rsidP="00F64064">
            <w:pPr>
              <w:pStyle w:val="SIText"/>
              <w:rPr>
                <w:ins w:id="0" w:author="Jenni Oldfield" w:date="2025-11-11T10:37:00Z" w16du:dateUtc="2025-11-10T23:37:00Z"/>
                <w:rStyle w:val="SITempText-Green"/>
                <w:color w:val="000000" w:themeColor="text1"/>
                <w:sz w:val="20"/>
              </w:rPr>
            </w:pPr>
            <w:r w:rsidRPr="004D12B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tenderloins from small stock</w:t>
            </w:r>
            <w:ins w:id="1" w:author="Jenni Oldfield" w:date="2025-11-11T10:37:00Z" w16du:dateUtc="2025-11-10T23:37:00Z">
              <w:r w:rsidR="00F64064">
                <w:rPr>
                  <w:rStyle w:val="SITempText-Green"/>
                  <w:color w:val="000000" w:themeColor="text1"/>
                  <w:sz w:val="20"/>
                </w:rPr>
                <w:t>,</w:t>
              </w:r>
              <w:r w:rsidR="00F64064" w:rsidRPr="00B91C06">
                <w:rPr>
                  <w:rStyle w:val="SITempText-Green"/>
                  <w:color w:val="000000" w:themeColor="text1"/>
                  <w:sz w:val="20"/>
                </w:rPr>
                <w:t xml:space="preserve"> manually </w:t>
              </w:r>
              <w:r w:rsidR="00F64064">
                <w:rPr>
                  <w:rStyle w:val="SITempText-Green"/>
                  <w:color w:val="000000" w:themeColor="text1"/>
                  <w:sz w:val="20"/>
                </w:rPr>
                <w:t>or</w:t>
              </w:r>
              <w:r w:rsidR="00F64064" w:rsidRPr="00B91C06">
                <w:rPr>
                  <w:rStyle w:val="SITempText-Green"/>
                  <w:color w:val="000000" w:themeColor="text1"/>
                  <w:sz w:val="20"/>
                </w:rPr>
                <w:t xml:space="preserve"> with the aid of mechanical </w:t>
              </w:r>
              <w:r w:rsidR="00F64064" w:rsidRPr="001047C7">
                <w:t xml:space="preserve">cutting equipment, depending on </w:t>
              </w:r>
              <w:r w:rsidR="00F64064">
                <w:t xml:space="preserve">the scale and make up of the meat processing premises. </w:t>
              </w:r>
            </w:ins>
          </w:p>
          <w:p w14:paraId="4130EF19" w14:textId="2EBC705C" w:rsidR="004D12B1" w:rsidRPr="004D12B1" w:rsidDel="00F64064" w:rsidRDefault="004D12B1" w:rsidP="004D12B1">
            <w:pPr>
              <w:pStyle w:val="SIText"/>
              <w:rPr>
                <w:del w:id="2" w:author="Jenni Oldfield" w:date="2025-11-11T10:37:00Z" w16du:dateUtc="2025-11-10T23:37:00Z"/>
                <w:rStyle w:val="SITempText-Green"/>
                <w:color w:val="000000" w:themeColor="text1"/>
                <w:sz w:val="20"/>
              </w:rPr>
            </w:pPr>
            <w:del w:id="3" w:author="Jenni Oldfield" w:date="2025-11-11T10:37:00Z" w16du:dateUtc="2025-11-10T23:37:00Z">
              <w:r w:rsidRPr="004D12B1" w:rsidDel="00F64064">
                <w:rPr>
                  <w:rStyle w:val="SITempText-Green"/>
                  <w:color w:val="000000" w:themeColor="text1"/>
                  <w:sz w:val="20"/>
                </w:rPr>
                <w:delText>.</w:delText>
              </w:r>
            </w:del>
          </w:p>
          <w:p w14:paraId="073033B6" w14:textId="094A552B" w:rsidR="004D12B1" w:rsidRDefault="008C5710" w:rsidP="004D12B1">
            <w:pPr>
              <w:pStyle w:val="SIText"/>
              <w:rPr>
                <w:ins w:id="4" w:author="Jenni Oldfield" w:date="2025-11-11T10:37:00Z" w16du:dateUtc="2025-11-10T23:37:00Z"/>
                <w:rStyle w:val="SITempText-Green"/>
                <w:color w:val="000000" w:themeColor="text1"/>
                <w:sz w:val="20"/>
              </w:rPr>
            </w:pPr>
            <w:r w:rsidRPr="005C21E6">
              <w:t xml:space="preserve">This unit applies to </w:t>
            </w:r>
            <w:r w:rsidRPr="003C552E">
              <w:t>individuals who work under general supervision</w:t>
            </w:r>
            <w:r w:rsidRPr="005C21E6" w:rsidDel="008C5710">
              <w:t xml:space="preserve"> </w:t>
            </w:r>
            <w:r w:rsidR="006C6F29">
              <w:t xml:space="preserve">in a meat processing premises </w:t>
            </w:r>
            <w:r w:rsidRPr="005C21E6">
              <w:t xml:space="preserve">to </w:t>
            </w:r>
            <w:r w:rsidR="004D12B1" w:rsidRPr="005C21E6">
              <w:t>remov</w:t>
            </w:r>
            <w:r w:rsidRPr="005C21E6">
              <w:t>e</w:t>
            </w:r>
            <w:r w:rsidR="004D12B1" w:rsidRPr="005C21E6">
              <w:t xml:space="preserve"> </w:t>
            </w:r>
            <w:r w:rsidR="006C6F29">
              <w:t>tenderloins</w:t>
            </w:r>
            <w:r w:rsidR="006C6F29" w:rsidRPr="004D12B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D12B1" w:rsidRPr="004D12B1">
              <w:rPr>
                <w:rStyle w:val="SITempText-Green"/>
                <w:color w:val="000000" w:themeColor="text1"/>
                <w:sz w:val="20"/>
              </w:rPr>
              <w:t xml:space="preserve">from </w:t>
            </w:r>
            <w:r w:rsidR="006C6F29" w:rsidRPr="006C6F29">
              <w:t>small food animal</w:t>
            </w:r>
            <w:r w:rsidR="006C6F29">
              <w:t>s</w:t>
            </w:r>
            <w:r w:rsidR="006C6F29" w:rsidRPr="006C6F29">
              <w:t xml:space="preserve"> such as </w:t>
            </w:r>
            <w:r w:rsidR="006C6F29">
              <w:t>sheep or pigs</w:t>
            </w:r>
            <w:r w:rsidR="004D12B1" w:rsidRPr="004D12B1">
              <w:rPr>
                <w:rStyle w:val="SITempText-Green"/>
                <w:color w:val="000000" w:themeColor="text1"/>
                <w:sz w:val="20"/>
              </w:rPr>
              <w:t>. This is usually done prior to the boning of small stock carcases.</w:t>
            </w:r>
          </w:p>
          <w:p w14:paraId="3466ABDF" w14:textId="77777777" w:rsidR="001C5735" w:rsidRDefault="001C5735" w:rsidP="001C5735">
            <w:pPr>
              <w:pStyle w:val="SIText"/>
              <w:rPr>
                <w:ins w:id="5" w:author="Jenni Oldfield" w:date="2025-11-11T10:37:00Z" w16du:dateUtc="2025-11-10T23:37:00Z"/>
                <w:rStyle w:val="SITempText-Green"/>
                <w:color w:val="000000" w:themeColor="text1"/>
                <w:sz w:val="20"/>
              </w:rPr>
            </w:pPr>
            <w:ins w:id="6" w:author="Jenni Oldfield" w:date="2025-11-11T10:37:00Z" w16du:dateUtc="2025-11-10T23:37:00Z">
              <w:r w:rsidRPr="00407A45">
                <w:t>Individuals performing manual cutting are expected to already have the ability to apply safe knife</w:t>
              </w:r>
              <w:r>
                <w:t xml:space="preserve"> </w:t>
              </w:r>
              <w:r w:rsidRPr="00407A45">
                <w:t>handling and maintenance practices consistent with workplace health and safety requirements.</w:t>
              </w:r>
            </w:ins>
          </w:p>
          <w:p w14:paraId="1C9F4EBD" w14:textId="7971BC70" w:rsidR="001C5735" w:rsidRPr="004D12B1" w:rsidDel="001C5735" w:rsidRDefault="001C5735" w:rsidP="004D12B1">
            <w:pPr>
              <w:pStyle w:val="SIText"/>
              <w:rPr>
                <w:del w:id="7" w:author="Jenni Oldfield" w:date="2025-11-11T10:37:00Z" w16du:dateUtc="2025-11-10T23:37:00Z"/>
                <w:rStyle w:val="SITempText-Green"/>
                <w:color w:val="000000" w:themeColor="text1"/>
                <w:sz w:val="20"/>
              </w:rPr>
            </w:pPr>
          </w:p>
          <w:p w14:paraId="679E37D6" w14:textId="634CF7AB" w:rsidR="0094240E" w:rsidRDefault="0094240E" w:rsidP="0018245B">
            <w:pPr>
              <w:pStyle w:val="SIText"/>
              <w:rPr>
                <w:ins w:id="8" w:author="Jenni Oldfield" w:date="2025-11-11T10:38:00Z" w16du:dateUtc="2025-11-10T23:38:00Z"/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838B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6FA6581" w14:textId="77777777" w:rsidR="00AC269A" w:rsidRDefault="00AC269A" w:rsidP="00AC269A">
            <w:pPr>
              <w:pStyle w:val="SIText"/>
              <w:rPr>
                <w:ins w:id="9" w:author="Jenni Oldfield" w:date="2025-11-11T10:38:00Z" w16du:dateUtc="2025-11-10T23:38:00Z"/>
              </w:rPr>
            </w:pPr>
            <w:ins w:id="10" w:author="Jenni Oldfield" w:date="2025-11-11T10:38:00Z" w16du:dateUtc="2025-11-10T23:38:00Z">
              <w:r>
                <w:t>No licensing, legislative or certification requirements apply to this unit at the time of publication.</w:t>
              </w:r>
            </w:ins>
          </w:p>
          <w:p w14:paraId="7287B5A4" w14:textId="361E8101" w:rsidR="00AC269A" w:rsidDel="00AC269A" w:rsidRDefault="00AC269A" w:rsidP="0018245B">
            <w:pPr>
              <w:pStyle w:val="SIText"/>
              <w:rPr>
                <w:del w:id="11" w:author="Jenni Oldfield" w:date="2025-11-11T10:38:00Z" w16du:dateUtc="2025-11-10T23:38:00Z"/>
                <w:rStyle w:val="SITempText-Green"/>
                <w:color w:val="000000" w:themeColor="text1"/>
                <w:sz w:val="20"/>
              </w:rPr>
            </w:pPr>
          </w:p>
          <w:p w14:paraId="66937DFE" w14:textId="1EFD42F7" w:rsidR="00320155" w:rsidDel="001C5735" w:rsidRDefault="001D3945" w:rsidP="0094240E">
            <w:pPr>
              <w:pStyle w:val="SIText"/>
              <w:rPr>
                <w:del w:id="12" w:author="Jenni Oldfield" w:date="2025-11-11T10:37:00Z" w16du:dateUtc="2025-11-10T23:37:00Z"/>
              </w:rPr>
            </w:pPr>
            <w:del w:id="13" w:author="Jenni Oldfield" w:date="2025-11-11T10:37:00Z" w16du:dateUtc="2025-11-10T23:37:00Z">
              <w:r w:rsidRPr="001D3945" w:rsidDel="001C5735">
                <w:delText>Where a knife is used as part of the process, users must complete AMPWHS201 Sharpen and handle knives safely</w:delText>
              </w:r>
              <w:r w:rsidR="00873F6B" w:rsidDel="001C5735">
                <w:delText>,</w:delText>
              </w:r>
              <w:r w:rsidRPr="001D3945" w:rsidDel="001C5735">
                <w:delText xml:space="preserve"> before or in conjunction with this unit. </w:delText>
              </w:r>
              <w:r w:rsidR="0094240E" w:rsidDel="001C5735">
                <w:delText>No licensing, legislative or certification requirements apply to this unit at the time of publication.</w:delText>
              </w:r>
            </w:del>
          </w:p>
          <w:p w14:paraId="1B1C708C" w14:textId="78EEE950" w:rsidR="006C6F29" w:rsidRDefault="006C6F2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C21E6">
        <w:trPr>
          <w:trHeight w:val="497"/>
        </w:trPr>
        <w:tc>
          <w:tcPr>
            <w:tcW w:w="2689" w:type="dxa"/>
          </w:tcPr>
          <w:p w14:paraId="200766C1" w14:textId="09CEBEE2" w:rsidR="00715042" w:rsidRPr="00715042" w:rsidRDefault="00D9385D" w:rsidP="005C21E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68513CE" w:rsidR="0018209D" w:rsidRPr="007A5DD5" w:rsidRDefault="00EF2EF1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A5572B8" w:rsidR="00BE46B2" w:rsidRDefault="005838B5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DA44E7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B5D84" w14:paraId="3BCD833E" w14:textId="77777777" w:rsidTr="000F31BE">
        <w:tc>
          <w:tcPr>
            <w:tcW w:w="2689" w:type="dxa"/>
          </w:tcPr>
          <w:p w14:paraId="37729D74" w14:textId="45375569" w:rsidR="006B5D84" w:rsidRDefault="006B5D84" w:rsidP="006B5D84">
            <w:pPr>
              <w:pStyle w:val="SIText"/>
            </w:pPr>
            <w:bookmarkStart w:id="14" w:name="_Hlk162445222"/>
            <w:r>
              <w:t>1. Prepare for work task</w:t>
            </w:r>
          </w:p>
        </w:tc>
        <w:tc>
          <w:tcPr>
            <w:tcW w:w="6327" w:type="dxa"/>
          </w:tcPr>
          <w:p w14:paraId="574BBBD0" w14:textId="50910C76" w:rsidR="006B5D84" w:rsidRDefault="006B5D84" w:rsidP="006B5D84">
            <w:pPr>
              <w:pStyle w:val="SIText"/>
            </w:pPr>
            <w:r>
              <w:t>1.1 Identify work instruction for removing tenderloins and clarify where required</w:t>
            </w:r>
          </w:p>
          <w:p w14:paraId="6A4B30A1" w14:textId="67FC764E" w:rsidR="006B5D84" w:rsidRDefault="006B5D84" w:rsidP="006B5D84">
            <w:pPr>
              <w:pStyle w:val="SIText"/>
            </w:pPr>
            <w:r>
              <w:t>1.2 Identify workplace health and safety requirements for task, including personal protective equipment</w:t>
            </w:r>
            <w:r w:rsidR="003F4ACA">
              <w:t xml:space="preserve"> </w:t>
            </w:r>
          </w:p>
          <w:p w14:paraId="61957125" w14:textId="2D3C287B" w:rsidR="006B5D84" w:rsidRDefault="006B5D84" w:rsidP="006B5D84">
            <w:pPr>
              <w:pStyle w:val="SIText"/>
            </w:pPr>
            <w:r>
              <w:t>1.3 Identify sources of potential contamination</w:t>
            </w:r>
            <w:r w:rsidR="008C5710">
              <w:t xml:space="preserve"> to tenderloins</w:t>
            </w:r>
          </w:p>
          <w:p w14:paraId="430F44C1" w14:textId="6244A297" w:rsidR="006B5D84" w:rsidRDefault="006B5D84" w:rsidP="006B5D84">
            <w:pPr>
              <w:pStyle w:val="SIText"/>
            </w:pPr>
            <w:r>
              <w:t xml:space="preserve">1.4 Identify hygiene and </w:t>
            </w:r>
            <w:r w:rsidR="00E24D39">
              <w:t>sanitation</w:t>
            </w:r>
            <w:r>
              <w:t xml:space="preserve"> requirements for removing tenderloins</w:t>
            </w:r>
          </w:p>
        </w:tc>
      </w:tr>
      <w:bookmarkEnd w:id="14"/>
      <w:tr w:rsidR="006B5D84" w14:paraId="1915290A" w14:textId="77777777" w:rsidTr="000F31BE">
        <w:tc>
          <w:tcPr>
            <w:tcW w:w="2689" w:type="dxa"/>
          </w:tcPr>
          <w:p w14:paraId="4CA92DE3" w14:textId="231DBB00" w:rsidR="006B5D84" w:rsidRDefault="008C5710" w:rsidP="006B5D84">
            <w:pPr>
              <w:pStyle w:val="SIText"/>
            </w:pPr>
            <w:r>
              <w:t>2</w:t>
            </w:r>
            <w:r w:rsidR="006B5D84">
              <w:t xml:space="preserve">. </w:t>
            </w:r>
            <w:r>
              <w:t xml:space="preserve">Cut out </w:t>
            </w:r>
            <w:r w:rsidR="006B5D84">
              <w:t>tenderloins</w:t>
            </w:r>
          </w:p>
        </w:tc>
        <w:tc>
          <w:tcPr>
            <w:tcW w:w="6327" w:type="dxa"/>
          </w:tcPr>
          <w:p w14:paraId="3725C457" w14:textId="518A36B5" w:rsidR="006B5D84" w:rsidRDefault="008C5710" w:rsidP="008C5710">
            <w:pPr>
              <w:pStyle w:val="SIText"/>
            </w:pPr>
            <w:r>
              <w:t>2.1</w:t>
            </w:r>
            <w:r w:rsidR="006B5D84">
              <w:t xml:space="preserve"> Remove tenderloins </w:t>
            </w:r>
            <w:r>
              <w:t xml:space="preserve">following workplace requirements, hygiene and </w:t>
            </w:r>
            <w:r w:rsidR="00E24D39">
              <w:t>sanitation</w:t>
            </w:r>
            <w:r>
              <w:t xml:space="preserve"> requirements and </w:t>
            </w:r>
            <w:r w:rsidR="006B5D84">
              <w:t>workplace health and safety requirements</w:t>
            </w:r>
          </w:p>
          <w:p w14:paraId="3EEA15B9" w14:textId="52C45BD9" w:rsidR="006B5D84" w:rsidRDefault="008C5710" w:rsidP="006B5D84">
            <w:pPr>
              <w:pStyle w:val="SIText"/>
            </w:pPr>
            <w:r>
              <w:t>2.2</w:t>
            </w:r>
            <w:r w:rsidR="006B5D84">
              <w:t xml:space="preserve"> Inspect tenderloins for defects </w:t>
            </w:r>
            <w:r w:rsidR="003C552E">
              <w:t xml:space="preserve">or </w:t>
            </w:r>
            <w:r w:rsidR="006B5D84">
              <w:t>contamination</w:t>
            </w:r>
          </w:p>
          <w:p w14:paraId="11523057" w14:textId="3A1A910C" w:rsidR="006B5D84" w:rsidRDefault="008C5710" w:rsidP="006B5D84">
            <w:pPr>
              <w:pStyle w:val="SIText"/>
            </w:pPr>
            <w:r>
              <w:lastRenderedPageBreak/>
              <w:t>2.</w:t>
            </w:r>
            <w:r w:rsidR="00EF2EF1">
              <w:t xml:space="preserve">3 </w:t>
            </w:r>
            <w:r w:rsidR="006B5D84">
              <w:t xml:space="preserve">Store tenderloins </w:t>
            </w:r>
            <w:r w:rsidR="004F5C05">
              <w:t>following</w:t>
            </w:r>
            <w:r w:rsidR="006B5D84">
              <w:t xml:space="preserve"> work instructions</w:t>
            </w:r>
          </w:p>
        </w:tc>
      </w:tr>
    </w:tbl>
    <w:p w14:paraId="208E2487" w14:textId="77777777" w:rsidR="0098490A" w:rsidRDefault="0098490A" w:rsidP="0098490A">
      <w:pPr>
        <w:rPr>
          <w:ins w:id="15" w:author="Jenni Oldfield" w:date="2025-11-11T12:20:00Z" w16du:dateUtc="2025-11-11T01:2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8490A" w:rsidRPr="00C32CE5" w:rsidDel="00D27637" w14:paraId="0017ECFA" w14:textId="4EA10853" w:rsidTr="00F91DB2">
        <w:trPr>
          <w:ins w:id="16" w:author="Jenni Oldfield" w:date="2025-11-11T12:20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073E" w14:textId="623E5859" w:rsidR="0098490A" w:rsidRPr="00C32CE5" w:rsidDel="00D27637" w:rsidRDefault="0098490A" w:rsidP="00F91DB2">
            <w:pPr>
              <w:spacing w:after="160" w:line="259" w:lineRule="auto"/>
              <w:rPr>
                <w:ins w:id="17" w:author="Jenni Oldfield" w:date="2025-11-11T12:20:00Z" w16du:dateUtc="2025-11-11T01:20:00Z"/>
                <w:moveFrom w:id="18" w:author="Lucinda O'Brien" w:date="2025-11-13T10:04:00Z" w16du:dateUtc="2025-11-12T23:04:00Z"/>
                <w:b/>
              </w:rPr>
            </w:pPr>
            <w:moveFromRangeStart w:id="19" w:author="Lucinda O'Brien" w:date="2025-11-13T10:04:00Z" w:name="move213920692"/>
            <w:moveFrom w:id="20" w:author="Lucinda O'Brien" w:date="2025-11-13T10:04:00Z" w16du:dateUtc="2025-11-12T23:04:00Z">
              <w:ins w:id="21" w:author="Jenni Oldfield" w:date="2025-11-11T12:20:00Z" w16du:dateUtc="2025-11-11T01:20:00Z">
                <w:r w:rsidRPr="00C32CE5" w:rsidDel="00D27637">
                  <w:rPr>
                    <w:b/>
                  </w:rPr>
                  <w:t xml:space="preserve">Range </w:t>
                </w:r>
                <w:r w:rsidDel="00D27637">
                  <w:rPr>
                    <w:b/>
                  </w:rPr>
                  <w:t>o</w:t>
                </w:r>
                <w:r w:rsidRPr="00C32CE5" w:rsidDel="00D27637">
                  <w:rPr>
                    <w:b/>
                  </w:rPr>
                  <w:t>f Conditions</w:t>
                </w:r>
              </w:ins>
            </w:moveFrom>
          </w:p>
          <w:p w14:paraId="364E91D7" w14:textId="7803ECA4" w:rsidR="0098490A" w:rsidRPr="002D6693" w:rsidDel="00D27637" w:rsidRDefault="0098490A" w:rsidP="00F91DB2">
            <w:pPr>
              <w:pStyle w:val="SIText-Italics"/>
              <w:rPr>
                <w:ins w:id="22" w:author="Jenni Oldfield" w:date="2025-11-11T12:20:00Z" w16du:dateUtc="2025-11-11T01:20:00Z"/>
                <w:moveFrom w:id="23" w:author="Lucinda O'Brien" w:date="2025-11-13T10:04:00Z" w16du:dateUtc="2025-11-12T23:04:00Z"/>
              </w:rPr>
            </w:pPr>
            <w:moveFrom w:id="24" w:author="Lucinda O'Brien" w:date="2025-11-13T10:04:00Z" w16du:dateUtc="2025-11-12T23:04:00Z">
              <w:ins w:id="25" w:author="Jenni Oldfield" w:date="2025-11-11T12:20:00Z" w16du:dateUtc="2025-11-11T01:20:00Z">
                <w:r w:rsidRPr="002D6693" w:rsidDel="00D27637">
                  <w:t xml:space="preserve">This section specifies different work environments and conditions </w:t>
                </w:r>
                <w:r w:rsidDel="00D27637">
                  <w:t>in which the task may be performed</w:t>
                </w:r>
                <w:r w:rsidRPr="002D6693" w:rsidDel="00D27637">
                  <w:t xml:space="preserve">. </w:t>
                </w:r>
              </w:ins>
            </w:moveFrom>
          </w:p>
          <w:p w14:paraId="7F3DC768" w14:textId="157BEF89" w:rsidR="0098490A" w:rsidRPr="00C32CE5" w:rsidDel="00D27637" w:rsidRDefault="0098490A" w:rsidP="00F91DB2">
            <w:pPr>
              <w:pStyle w:val="SIText-Italics"/>
              <w:rPr>
                <w:ins w:id="26" w:author="Jenni Oldfield" w:date="2025-11-11T12:20:00Z" w16du:dateUtc="2025-11-11T01:20:00Z"/>
                <w:moveFrom w:id="27" w:author="Lucinda O'Brien" w:date="2025-11-13T10:04:00Z" w16du:dateUtc="2025-11-12T23:04:00Z"/>
              </w:rPr>
            </w:pPr>
            <w:moveFrom w:id="28" w:author="Lucinda O'Brien" w:date="2025-11-13T10:04:00Z" w16du:dateUtc="2025-11-12T23:04:00Z">
              <w:ins w:id="29" w:author="Jenni Oldfield" w:date="2025-11-11T12:20:00Z" w16du:dateUtc="2025-11-11T01:20:00Z">
                <w:r w:rsidRPr="002D6693" w:rsidDel="00D27637">
                  <w:t xml:space="preserve">This unit must be delivered in one of the following </w:t>
                </w:r>
                <w:r w:rsidDel="00D27637">
                  <w:t>registered meat processing wor</w:t>
                </w:r>
                <w:r w:rsidRPr="002D6693" w:rsidDel="00D27637">
                  <w:t>k environments.</w:t>
                </w:r>
              </w:ins>
            </w:moveFrom>
          </w:p>
        </w:tc>
      </w:tr>
      <w:tr w:rsidR="0098490A" w:rsidRPr="00C32CE5" w:rsidDel="00D27637" w14:paraId="36B67423" w14:textId="0D356CA7" w:rsidTr="00F91DB2">
        <w:trPr>
          <w:ins w:id="30" w:author="Jenni Oldfield" w:date="2025-11-11T12:2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E09A" w14:textId="4E1391FA" w:rsidR="0098490A" w:rsidRPr="00C32CE5" w:rsidDel="00D27637" w:rsidRDefault="0098490A" w:rsidP="00F91DB2">
            <w:pPr>
              <w:pStyle w:val="SIText"/>
              <w:rPr>
                <w:ins w:id="31" w:author="Jenni Oldfield" w:date="2025-11-11T12:20:00Z" w16du:dateUtc="2025-11-11T01:20:00Z"/>
                <w:moveFrom w:id="32" w:author="Lucinda O'Brien" w:date="2025-11-13T10:04:00Z" w16du:dateUtc="2025-11-12T23:04:00Z"/>
              </w:rPr>
            </w:pPr>
            <w:moveFrom w:id="33" w:author="Lucinda O'Brien" w:date="2025-11-13T10:04:00Z" w16du:dateUtc="2025-11-12T23:04:00Z">
              <w:ins w:id="34" w:author="Jenni Oldfield" w:date="2025-11-11T12:20:00Z" w16du:dateUtc="2025-11-11T01:20:00Z">
                <w:r w:rsidRPr="00C32CE5" w:rsidDel="00D27637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D1D" w14:textId="6249D2FB" w:rsidR="0098490A" w:rsidRPr="00C32CE5" w:rsidDel="00D27637" w:rsidRDefault="0098490A" w:rsidP="00F91DB2">
            <w:pPr>
              <w:pStyle w:val="SIBulletList1"/>
              <w:rPr>
                <w:ins w:id="35" w:author="Jenni Oldfield" w:date="2025-11-11T12:20:00Z" w16du:dateUtc="2025-11-11T01:20:00Z"/>
                <w:moveFrom w:id="36" w:author="Lucinda O'Brien" w:date="2025-11-13T10:04:00Z" w16du:dateUtc="2025-11-12T23:04:00Z"/>
              </w:rPr>
            </w:pPr>
            <w:moveFrom w:id="37" w:author="Lucinda O'Brien" w:date="2025-11-13T10:04:00Z" w16du:dateUtc="2025-11-12T23:04:00Z">
              <w:ins w:id="38" w:author="Jenni Oldfield" w:date="2025-11-11T12:20:00Z" w16du:dateUtc="2025-11-11T01:20:00Z">
                <w:r w:rsidRPr="00C32CE5" w:rsidDel="00D27637">
                  <w:t xml:space="preserve">operating fewer than four days a week with a small throughput for one or more, small or large, species, or </w:t>
                </w:r>
              </w:ins>
            </w:moveFrom>
          </w:p>
          <w:p w14:paraId="3C16187E" w14:textId="54745032" w:rsidR="0098490A" w:rsidRPr="00C32CE5" w:rsidDel="00D27637" w:rsidRDefault="0098490A" w:rsidP="00F91DB2">
            <w:pPr>
              <w:pStyle w:val="SIBulletList1"/>
              <w:rPr>
                <w:ins w:id="39" w:author="Jenni Oldfield" w:date="2025-11-11T12:20:00Z" w16du:dateUtc="2025-11-11T01:20:00Z"/>
                <w:moveFrom w:id="40" w:author="Lucinda O'Brien" w:date="2025-11-13T10:04:00Z" w16du:dateUtc="2025-11-12T23:04:00Z"/>
                <w:i/>
              </w:rPr>
            </w:pPr>
            <w:moveFrom w:id="41" w:author="Lucinda O'Brien" w:date="2025-11-13T10:04:00Z" w16du:dateUtc="2025-11-12T23:04:00Z">
              <w:ins w:id="42" w:author="Jenni Oldfield" w:date="2025-11-11T12:20:00Z" w16du:dateUtc="2025-11-11T01:20:00Z">
                <w:r w:rsidRPr="00C32CE5" w:rsidDel="00D27637">
                  <w:t>employing fewer than four workers on the processing floor</w:t>
                </w:r>
              </w:ins>
            </w:moveFrom>
          </w:p>
        </w:tc>
      </w:tr>
      <w:tr w:rsidR="0098490A" w:rsidRPr="00C32CE5" w:rsidDel="00D27637" w14:paraId="5C52C075" w14:textId="484E8620" w:rsidTr="00F91DB2">
        <w:trPr>
          <w:ins w:id="43" w:author="Jenni Oldfield" w:date="2025-11-11T12:2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3ECE" w14:textId="755897E1" w:rsidR="0098490A" w:rsidRPr="00C32CE5" w:rsidDel="00D27637" w:rsidRDefault="0098490A" w:rsidP="00F91DB2">
            <w:pPr>
              <w:pStyle w:val="SIText"/>
              <w:rPr>
                <w:ins w:id="44" w:author="Jenni Oldfield" w:date="2025-11-11T12:20:00Z" w16du:dateUtc="2025-11-11T01:20:00Z"/>
                <w:moveFrom w:id="45" w:author="Lucinda O'Brien" w:date="2025-11-13T10:04:00Z" w16du:dateUtc="2025-11-12T23:04:00Z"/>
              </w:rPr>
            </w:pPr>
            <w:moveFrom w:id="46" w:author="Lucinda O'Brien" w:date="2025-11-13T10:04:00Z" w16du:dateUtc="2025-11-12T23:04:00Z">
              <w:ins w:id="47" w:author="Jenni Oldfield" w:date="2025-11-11T12:20:00Z" w16du:dateUtc="2025-11-11T01:20:00Z">
                <w:r w:rsidRPr="00C32CE5" w:rsidDel="00D27637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2161" w14:textId="195AC78B" w:rsidR="0098490A" w:rsidRPr="00C32CE5" w:rsidDel="00D27637" w:rsidRDefault="0098490A" w:rsidP="00F91DB2">
            <w:pPr>
              <w:pStyle w:val="SIBulletList1"/>
              <w:rPr>
                <w:ins w:id="48" w:author="Jenni Oldfield" w:date="2025-11-11T12:20:00Z" w16du:dateUtc="2025-11-11T01:20:00Z"/>
                <w:moveFrom w:id="49" w:author="Lucinda O'Brien" w:date="2025-11-13T10:04:00Z" w16du:dateUtc="2025-11-12T23:04:00Z"/>
              </w:rPr>
            </w:pPr>
            <w:moveFrom w:id="50" w:author="Lucinda O'Brien" w:date="2025-11-13T10:04:00Z" w16du:dateUtc="2025-11-12T23:04:00Z">
              <w:ins w:id="51" w:author="Jenni Oldfield" w:date="2025-11-11T12:20:00Z" w16du:dateUtc="2025-11-11T01:20:00Z">
                <w:r w:rsidRPr="00C32CE5" w:rsidDel="00D27637">
                  <w:t xml:space="preserve">operating more than four days a week with a throughput for one or more, small or large, species, or </w:t>
                </w:r>
              </w:ins>
            </w:moveFrom>
          </w:p>
          <w:p w14:paraId="2F8D5716" w14:textId="5AA35DB3" w:rsidR="0098490A" w:rsidRPr="00C32CE5" w:rsidDel="00D27637" w:rsidRDefault="0098490A" w:rsidP="00F91DB2">
            <w:pPr>
              <w:pStyle w:val="SIBulletList1"/>
              <w:rPr>
                <w:ins w:id="52" w:author="Jenni Oldfield" w:date="2025-11-11T12:20:00Z" w16du:dateUtc="2025-11-11T01:20:00Z"/>
                <w:moveFrom w:id="53" w:author="Lucinda O'Brien" w:date="2025-11-13T10:04:00Z" w16du:dateUtc="2025-11-12T23:04:00Z"/>
              </w:rPr>
            </w:pPr>
            <w:moveFrom w:id="54" w:author="Lucinda O'Brien" w:date="2025-11-13T10:04:00Z" w16du:dateUtc="2025-11-12T23:04:00Z">
              <w:ins w:id="55" w:author="Jenni Oldfield" w:date="2025-11-11T12:20:00Z" w16du:dateUtc="2025-11-11T01:20:00Z">
                <w:r w:rsidRPr="00C32CE5" w:rsidDel="00D27637">
                  <w:t>employing more than four workers on the processing floor</w:t>
                </w:r>
              </w:ins>
            </w:moveFrom>
          </w:p>
        </w:tc>
      </w:tr>
      <w:moveFromRangeEnd w:id="19"/>
    </w:tbl>
    <w:p w14:paraId="6DAE1DB2" w14:textId="77777777" w:rsidR="0098490A" w:rsidRDefault="0098490A" w:rsidP="0098490A">
      <w:pPr>
        <w:rPr>
          <w:ins w:id="56" w:author="Jenni Oldfield" w:date="2025-11-11T12:20:00Z" w16du:dateUtc="2025-11-11T01:20:00Z"/>
        </w:rPr>
      </w:pPr>
    </w:p>
    <w:p w14:paraId="7B6C9E40" w14:textId="3FE88C0E" w:rsidR="00252B64" w:rsidDel="0098490A" w:rsidRDefault="00252B64" w:rsidP="00F1749F">
      <w:pPr>
        <w:rPr>
          <w:del w:id="57" w:author="Jenni Oldfield" w:date="2025-11-11T12:20:00Z" w16du:dateUtc="2025-11-11T01:2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F5C05" w14:paraId="09B26D8C" w14:textId="77777777" w:rsidTr="000F31BE">
        <w:tc>
          <w:tcPr>
            <w:tcW w:w="2689" w:type="dxa"/>
          </w:tcPr>
          <w:p w14:paraId="1FBD352F" w14:textId="28252C76" w:rsidR="004F5C05" w:rsidRPr="00042300" w:rsidRDefault="004F5C05" w:rsidP="004F5C05">
            <w:pPr>
              <w:pStyle w:val="SIText"/>
            </w:pPr>
            <w:r w:rsidRPr="00967FD7">
              <w:t>Reading</w:t>
            </w:r>
          </w:p>
        </w:tc>
        <w:tc>
          <w:tcPr>
            <w:tcW w:w="6327" w:type="dxa"/>
          </w:tcPr>
          <w:p w14:paraId="38AE16EE" w14:textId="352772F3" w:rsidR="004F5C05" w:rsidRPr="00042300" w:rsidRDefault="004F5C05" w:rsidP="004F5C05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4F5C05" w14:paraId="44C5474C" w14:textId="77777777" w:rsidTr="000F31BE">
        <w:tc>
          <w:tcPr>
            <w:tcW w:w="2689" w:type="dxa"/>
          </w:tcPr>
          <w:p w14:paraId="577F0A9B" w14:textId="4571A413" w:rsidR="004F5C05" w:rsidRPr="00042300" w:rsidRDefault="004F5C05" w:rsidP="004F5C05">
            <w:pPr>
              <w:pStyle w:val="SIText"/>
            </w:pPr>
            <w:r w:rsidRPr="00967FD7">
              <w:t>Oral communication</w:t>
            </w:r>
          </w:p>
        </w:tc>
        <w:tc>
          <w:tcPr>
            <w:tcW w:w="6327" w:type="dxa"/>
          </w:tcPr>
          <w:p w14:paraId="1FC2FC0D" w14:textId="3E08EA52" w:rsidR="004F5C05" w:rsidRDefault="004F5C05" w:rsidP="004F5C05">
            <w:pPr>
              <w:pStyle w:val="SIBulletList1"/>
            </w:pPr>
            <w:r w:rsidRPr="00967FD7">
              <w:t xml:space="preserve">Interact with team members </w:t>
            </w:r>
            <w:r w:rsidR="005838B5">
              <w:t xml:space="preserve">and/or supervisor </w:t>
            </w:r>
            <w:r w:rsidRPr="00967FD7">
              <w:t>to ensure flow of work is maintained</w:t>
            </w:r>
          </w:p>
          <w:p w14:paraId="1396A528" w14:textId="77777777" w:rsidR="004F5C05" w:rsidRDefault="004F5C05" w:rsidP="004F5C05">
            <w:pPr>
              <w:pStyle w:val="SIBulletList1"/>
            </w:pPr>
            <w:r>
              <w:t>Ask questions to clarify work instructions</w:t>
            </w:r>
          </w:p>
          <w:p w14:paraId="3FC6B2C7" w14:textId="422D409B" w:rsidR="004F5C05" w:rsidRPr="00042300" w:rsidRDefault="004F5C05" w:rsidP="004F5C05">
            <w:pPr>
              <w:pStyle w:val="SIBulletList1"/>
            </w:pPr>
            <w:r>
              <w:t xml:space="preserve">Report issues promptly </w:t>
            </w:r>
          </w:p>
        </w:tc>
      </w:tr>
      <w:tr w:rsidR="004F5C05" w14:paraId="5BE158CD" w14:textId="77777777" w:rsidTr="000F31BE">
        <w:tc>
          <w:tcPr>
            <w:tcW w:w="2689" w:type="dxa"/>
          </w:tcPr>
          <w:p w14:paraId="35FEBD5B" w14:textId="0D4F00DB" w:rsidR="004F5C05" w:rsidRPr="00042300" w:rsidRDefault="004F5C05" w:rsidP="004F5C0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AE0955F" w:rsidR="004F5C05" w:rsidRPr="00042300" w:rsidRDefault="004F5C05" w:rsidP="004F5C05">
            <w:pPr>
              <w:pStyle w:val="SIBulletList1"/>
            </w:pPr>
            <w:r>
              <w:t>Interpret and follow cutting lines in diagrams</w:t>
            </w:r>
          </w:p>
        </w:tc>
      </w:tr>
    </w:tbl>
    <w:p w14:paraId="0850A715" w14:textId="7B23F0B7" w:rsidR="00600188" w:rsidRDefault="00600188" w:rsidP="00F1749F">
      <w:pPr>
        <w:rPr>
          <w:ins w:id="58" w:author="Lucinda O'Brien" w:date="2025-11-13T10:04:00Z" w16du:dateUtc="2025-11-12T23:04:00Z"/>
        </w:rPr>
      </w:pPr>
    </w:p>
    <w:tbl>
      <w:tblPr>
        <w:tblStyle w:val="TableGrid"/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27637" w:rsidRPr="00C32CE5" w14:paraId="52E56A03" w14:textId="77777777" w:rsidTr="00D2763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5B43" w14:textId="77777777" w:rsidR="00D27637" w:rsidRPr="00C32CE5" w:rsidRDefault="00D27637" w:rsidP="00D27637">
            <w:pPr>
              <w:spacing w:after="160" w:line="259" w:lineRule="auto"/>
              <w:rPr>
                <w:moveTo w:id="59" w:author="Lucinda O'Brien" w:date="2025-11-13T10:04:00Z" w16du:dateUtc="2025-11-12T23:04:00Z"/>
                <w:b/>
              </w:rPr>
            </w:pPr>
            <w:moveToRangeStart w:id="60" w:author="Lucinda O'Brien" w:date="2025-11-13T10:04:00Z" w:name="move213920692"/>
            <w:moveTo w:id="61" w:author="Lucinda O'Brien" w:date="2025-11-13T10:04:00Z" w16du:dateUtc="2025-11-12T23:04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48C5C074" w14:textId="77777777" w:rsidR="00D27637" w:rsidRPr="002D6693" w:rsidRDefault="00D27637" w:rsidP="00D27637">
            <w:pPr>
              <w:pStyle w:val="SIText-Italics"/>
              <w:rPr>
                <w:moveTo w:id="62" w:author="Lucinda O'Brien" w:date="2025-11-13T10:04:00Z" w16du:dateUtc="2025-11-12T23:04:00Z"/>
              </w:rPr>
            </w:pPr>
            <w:moveTo w:id="63" w:author="Lucinda O'Brien" w:date="2025-11-13T10:04:00Z" w16du:dateUtc="2025-11-12T23:04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574F4EF" w14:textId="77777777" w:rsidR="00D27637" w:rsidRPr="00C32CE5" w:rsidRDefault="00D27637" w:rsidP="00D27637">
            <w:pPr>
              <w:pStyle w:val="SIText-Italics"/>
              <w:rPr>
                <w:moveTo w:id="64" w:author="Lucinda O'Brien" w:date="2025-11-13T10:04:00Z" w16du:dateUtc="2025-11-12T23:04:00Z"/>
              </w:rPr>
            </w:pPr>
            <w:moveTo w:id="65" w:author="Lucinda O'Brien" w:date="2025-11-13T10:04:00Z" w16du:dateUtc="2025-11-12T23:04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D27637" w:rsidRPr="00C32CE5" w14:paraId="1DC2FF3F" w14:textId="77777777" w:rsidTr="00D2763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D23A" w14:textId="77777777" w:rsidR="00D27637" w:rsidRPr="00C32CE5" w:rsidRDefault="00D27637" w:rsidP="00D27637">
            <w:pPr>
              <w:pStyle w:val="SIText"/>
              <w:rPr>
                <w:moveTo w:id="66" w:author="Lucinda O'Brien" w:date="2025-11-13T10:04:00Z" w16du:dateUtc="2025-11-12T23:04:00Z"/>
              </w:rPr>
            </w:pPr>
            <w:moveTo w:id="67" w:author="Lucinda O'Brien" w:date="2025-11-13T10:04:00Z" w16du:dateUtc="2025-11-12T23:04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CC71" w14:textId="77777777" w:rsidR="00D27637" w:rsidRPr="00C32CE5" w:rsidRDefault="00D27637" w:rsidP="00D27637">
            <w:pPr>
              <w:pStyle w:val="SIBulletList1"/>
              <w:rPr>
                <w:moveTo w:id="68" w:author="Lucinda O'Brien" w:date="2025-11-13T10:04:00Z" w16du:dateUtc="2025-11-12T23:04:00Z"/>
              </w:rPr>
            </w:pPr>
            <w:moveTo w:id="69" w:author="Lucinda O'Brien" w:date="2025-11-13T10:04:00Z" w16du:dateUtc="2025-11-12T23:04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1C08EEEF" w14:textId="77777777" w:rsidR="00D27637" w:rsidRPr="00C32CE5" w:rsidRDefault="00D27637" w:rsidP="00D27637">
            <w:pPr>
              <w:pStyle w:val="SIBulletList1"/>
              <w:rPr>
                <w:moveTo w:id="70" w:author="Lucinda O'Brien" w:date="2025-11-13T10:04:00Z" w16du:dateUtc="2025-11-12T23:04:00Z"/>
                <w:i/>
              </w:rPr>
            </w:pPr>
            <w:moveTo w:id="71" w:author="Lucinda O'Brien" w:date="2025-11-13T10:04:00Z" w16du:dateUtc="2025-11-12T23:04:00Z">
              <w:r w:rsidRPr="00C32CE5">
                <w:t>employing fewer than four workers on the processing floor</w:t>
              </w:r>
            </w:moveTo>
          </w:p>
        </w:tc>
      </w:tr>
      <w:tr w:rsidR="00D27637" w:rsidRPr="00C32CE5" w14:paraId="3CCF28EA" w14:textId="77777777" w:rsidTr="00D2763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E51C" w14:textId="77777777" w:rsidR="00D27637" w:rsidRPr="00C32CE5" w:rsidRDefault="00D27637" w:rsidP="00D27637">
            <w:pPr>
              <w:pStyle w:val="SIText"/>
              <w:rPr>
                <w:moveTo w:id="72" w:author="Lucinda O'Brien" w:date="2025-11-13T10:04:00Z" w16du:dateUtc="2025-11-12T23:04:00Z"/>
              </w:rPr>
            </w:pPr>
            <w:moveTo w:id="73" w:author="Lucinda O'Brien" w:date="2025-11-13T10:04:00Z" w16du:dateUtc="2025-11-12T23:04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391D" w14:textId="77777777" w:rsidR="00D27637" w:rsidRPr="00C32CE5" w:rsidRDefault="00D27637" w:rsidP="00D27637">
            <w:pPr>
              <w:pStyle w:val="SIBulletList1"/>
              <w:rPr>
                <w:moveTo w:id="74" w:author="Lucinda O'Brien" w:date="2025-11-13T10:04:00Z" w16du:dateUtc="2025-11-12T23:04:00Z"/>
              </w:rPr>
            </w:pPr>
            <w:moveTo w:id="75" w:author="Lucinda O'Brien" w:date="2025-11-13T10:04:00Z" w16du:dateUtc="2025-11-12T23:04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01ABF47E" w14:textId="77777777" w:rsidR="00D27637" w:rsidRPr="00C32CE5" w:rsidRDefault="00D27637" w:rsidP="00D27637">
            <w:pPr>
              <w:pStyle w:val="SIBulletList1"/>
              <w:rPr>
                <w:moveTo w:id="76" w:author="Lucinda O'Brien" w:date="2025-11-13T10:04:00Z" w16du:dateUtc="2025-11-12T23:04:00Z"/>
              </w:rPr>
            </w:pPr>
            <w:moveTo w:id="77" w:author="Lucinda O'Brien" w:date="2025-11-13T10:04:00Z" w16du:dateUtc="2025-11-12T23:04:00Z">
              <w:r w:rsidRPr="00C32CE5">
                <w:t>employing more than four workers on the processing floor</w:t>
              </w:r>
            </w:moveTo>
          </w:p>
        </w:tc>
      </w:tr>
      <w:moveToRangeEnd w:id="60"/>
    </w:tbl>
    <w:p w14:paraId="7477FB89" w14:textId="77777777" w:rsidR="00D27637" w:rsidRDefault="00D2763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20EA09" w:rsidR="002B6FFD" w:rsidRDefault="00DA44E7" w:rsidP="00CB4B1A">
            <w:pPr>
              <w:pStyle w:val="SIText"/>
            </w:pPr>
            <w:r>
              <w:t>AMPCRP2</w:t>
            </w:r>
            <w:r w:rsidR="00906901">
              <w:t>24</w:t>
            </w:r>
            <w:r>
              <w:t xml:space="preserve"> </w:t>
            </w:r>
            <w:r w:rsidR="00295A79" w:rsidRPr="00295A79">
              <w:t>Remove tenderloin</w:t>
            </w:r>
            <w:r w:rsidR="006C6F29">
              <w:t>s from small stock</w:t>
            </w:r>
          </w:p>
        </w:tc>
        <w:tc>
          <w:tcPr>
            <w:tcW w:w="2254" w:type="dxa"/>
          </w:tcPr>
          <w:p w14:paraId="30E795CC" w14:textId="70FBD735" w:rsidR="002B6FFD" w:rsidRDefault="006B5D84" w:rsidP="00CB4B1A">
            <w:pPr>
              <w:pStyle w:val="SIText"/>
            </w:pPr>
            <w:r w:rsidRPr="00295A79">
              <w:t xml:space="preserve">AMPA2067 </w:t>
            </w:r>
            <w:r w:rsidR="00295A79" w:rsidRPr="00295A79">
              <w:t>Remove tenderloin</w:t>
            </w:r>
          </w:p>
        </w:tc>
        <w:tc>
          <w:tcPr>
            <w:tcW w:w="2254" w:type="dxa"/>
          </w:tcPr>
          <w:p w14:paraId="3BE0D524" w14:textId="0AE9817E" w:rsidR="003D4ECD" w:rsidRDefault="003D4ECD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536DD518" w14:textId="44D509AC" w:rsidR="004F5C05" w:rsidRDefault="004F5C05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87FC49C" w14:textId="7060BB84" w:rsidR="002A7C7E" w:rsidRDefault="002A7C7E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AF581C8" w14:textId="0C4F00A9" w:rsidR="003F4ACA" w:rsidRDefault="003F4ACA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873F6B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FB7690F" w14:textId="79B23642" w:rsidR="002A7C7E" w:rsidRDefault="002A7C7E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794DF3F" w14:textId="77777777" w:rsidR="004F5C05" w:rsidRDefault="004F5C05" w:rsidP="00CB4B1A">
            <w:pPr>
              <w:pStyle w:val="SIText"/>
              <w:rPr>
                <w:ins w:id="78" w:author="Jenni Oldfield" w:date="2025-11-11T12:19:00Z" w16du:dateUtc="2025-11-11T01:19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D860F6" w14:textId="1A948638" w:rsidR="00557B77" w:rsidRPr="0083742E" w:rsidDel="00D27637" w:rsidRDefault="00557B77" w:rsidP="00CB4B1A">
            <w:pPr>
              <w:pStyle w:val="SIText"/>
              <w:rPr>
                <w:del w:id="79" w:author="Lucinda O'Brien" w:date="2025-11-13T10:04:00Z" w16du:dateUtc="2025-11-12T23:04:00Z"/>
                <w:rStyle w:val="SITempText-Green"/>
                <w:color w:val="000000" w:themeColor="text1"/>
                <w:sz w:val="20"/>
              </w:rPr>
            </w:pPr>
            <w:ins w:id="80" w:author="Jenni Oldfield" w:date="2025-11-11T12:19:00Z" w16du:dateUtc="2025-11-11T01:19:00Z">
              <w:del w:id="81" w:author="Lucinda O'Brien" w:date="2025-11-13T10:04:00Z" w16du:dateUtc="2025-11-12T23:04:00Z">
                <w:r w:rsidDel="00D27637">
                  <w:rPr>
                    <w:rStyle w:val="SITempText-Green"/>
                    <w:color w:val="000000" w:themeColor="text1"/>
                    <w:sz w:val="20"/>
                  </w:rPr>
                  <w:lastRenderedPageBreak/>
                  <w:delText>Range of Conditions added</w:delText>
                </w:r>
              </w:del>
            </w:ins>
          </w:p>
          <w:p w14:paraId="65455272" w14:textId="77777777" w:rsidR="004F5C05" w:rsidRPr="0083742E" w:rsidRDefault="004F5C05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CCDCE5A" w14:textId="77777777" w:rsidR="00D27637" w:rsidRPr="0083742E" w:rsidRDefault="00D27637" w:rsidP="00D27637">
            <w:pPr>
              <w:pStyle w:val="SIText"/>
              <w:rPr>
                <w:ins w:id="82" w:author="Lucinda O'Brien" w:date="2025-11-13T10:04:00Z" w16du:dateUtc="2025-11-12T23:04:00Z"/>
                <w:rStyle w:val="SITempText-Green"/>
                <w:color w:val="000000" w:themeColor="text1"/>
                <w:sz w:val="20"/>
              </w:rPr>
            </w:pPr>
            <w:ins w:id="83" w:author="Lucinda O'Brien" w:date="2025-11-13T10:04:00Z" w16du:dateUtc="2025-11-12T23:04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3DDEC29E" w14:textId="229CCF0D" w:rsidR="002B6FFD" w:rsidRDefault="005C21E6" w:rsidP="008C1A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21E6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73F6B">
              <w:rPr>
                <w:rStyle w:val="SITempText-Green"/>
                <w:color w:val="000000" w:themeColor="text1"/>
                <w:sz w:val="20"/>
              </w:rPr>
              <w:t>-</w:t>
            </w:r>
            <w:r w:rsidRPr="005C21E6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15C1E7A" w:rsidR="00CB4B1A" w:rsidRPr="00CB4B1A" w:rsidRDefault="00CB4B1A" w:rsidP="008C1A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9BF49DD" w:rsidR="002941AB" w:rsidRDefault="00873F6B" w:rsidP="00BB6E0C">
            <w:pPr>
              <w:pStyle w:val="SIText"/>
            </w:pPr>
            <w:r w:rsidRPr="00873F6B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53F7F9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A44E7">
              <w:t>AMPCRP2</w:t>
            </w:r>
            <w:r w:rsidR="00906901">
              <w:t>24</w:t>
            </w:r>
            <w:r w:rsidR="00DA44E7">
              <w:t xml:space="preserve"> </w:t>
            </w:r>
            <w:r w:rsidR="00295A79" w:rsidRPr="00295A79">
              <w:t>Remove tenderloin</w:t>
            </w:r>
            <w:r w:rsidR="006C6F29">
              <w:t>s from small stock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D14A316" w14:textId="77777777" w:rsidR="005838B5" w:rsidRDefault="00145CA6" w:rsidP="004F5C0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BD5CD8A" w14:textId="3955DEB5" w:rsidR="00973402" w:rsidRDefault="004F5C05" w:rsidP="00973402">
            <w:pPr>
              <w:pStyle w:val="SIText"/>
            </w:pPr>
            <w:r w:rsidRPr="009B2D0A">
              <w:t>There must be evidence that the individual has</w:t>
            </w:r>
            <w:r w:rsidR="009E1EF7" w:rsidRPr="009E1EF7">
              <w:t xml:space="preserve"> remove</w:t>
            </w:r>
            <w:r>
              <w:t>d</w:t>
            </w:r>
            <w:r w:rsidR="009E1EF7" w:rsidRPr="009E1EF7">
              <w:t xml:space="preserve"> tenderloins from small stock</w:t>
            </w:r>
            <w:r w:rsidR="00F108CC">
              <w:t>,</w:t>
            </w:r>
            <w:r w:rsidR="00EF2EF1">
              <w:t xml:space="preserve"> </w:t>
            </w:r>
            <w:r w:rsidR="005838B5">
              <w:t xml:space="preserve">to meet </w:t>
            </w:r>
            <w:r w:rsidR="00973402">
              <w:t>workplace requirements, in a micro or larger meat processing premises.</w:t>
            </w:r>
          </w:p>
          <w:p w14:paraId="243AEE51" w14:textId="564FD57F" w:rsidR="00973402" w:rsidRPr="003D723E" w:rsidDel="00093518" w:rsidRDefault="00973402" w:rsidP="00973402">
            <w:pPr>
              <w:pStyle w:val="SIText"/>
              <w:rPr>
                <w:del w:id="84" w:author="Jenni Oldfield" w:date="2025-11-11T12:21:00Z" w16du:dateUtc="2025-11-11T01:21:00Z"/>
                <w:b/>
                <w:bCs/>
              </w:rPr>
            </w:pPr>
            <w:del w:id="85" w:author="Jenni Oldfield" w:date="2025-11-11T12:21:00Z" w16du:dateUtc="2025-11-11T01:21:00Z">
              <w:r w:rsidDel="00093518">
                <w:rPr>
                  <w:b/>
                  <w:bCs/>
                </w:rPr>
                <w:delText>In m</w:delText>
              </w:r>
              <w:r w:rsidRPr="003D723E" w:rsidDel="00093518">
                <w:rPr>
                  <w:b/>
                  <w:bCs/>
                </w:rPr>
                <w:delText xml:space="preserve">icro </w:delText>
              </w:r>
              <w:r w:rsidDel="00093518">
                <w:rPr>
                  <w:b/>
                  <w:bCs/>
                </w:rPr>
                <w:delText>meat processing premises</w:delText>
              </w:r>
            </w:del>
          </w:p>
          <w:p w14:paraId="03D56256" w14:textId="75B70905" w:rsidR="00973402" w:rsidRPr="003D723E" w:rsidDel="00093518" w:rsidRDefault="00973402" w:rsidP="00973402">
            <w:pPr>
              <w:pStyle w:val="SIText"/>
              <w:rPr>
                <w:del w:id="86" w:author="Jenni Oldfield" w:date="2025-11-11T12:21:00Z" w16du:dateUtc="2025-11-11T01:21:00Z"/>
              </w:rPr>
            </w:pPr>
            <w:del w:id="87" w:author="Jenni Oldfield" w:date="2025-11-11T12:21:00Z" w16du:dateUtc="2025-11-11T01:21:00Z">
              <w:r w:rsidDel="00093518">
                <w:delText>The</w:delText>
              </w:r>
              <w:r w:rsidRPr="003D723E" w:rsidDel="00093518">
                <w:delText xml:space="preserve"> assessor </w:delText>
              </w:r>
              <w:r w:rsidDel="00093518">
                <w:delText>must</w:delText>
              </w:r>
              <w:r w:rsidRPr="003D723E" w:rsidDel="00093518">
                <w:delText xml:space="preserve"> observe the </w:delText>
              </w:r>
              <w:r w:rsidDel="00093518">
                <w:delText>individual</w:delText>
              </w:r>
              <w:r w:rsidRPr="003D723E" w:rsidDel="00093518">
                <w:delText xml:space="preserve"> working on a minimum of </w:delText>
              </w:r>
              <w:r w:rsidR="001D3945" w:rsidDel="00093518">
                <w:delText>six</w:delText>
              </w:r>
              <w:r w:rsidRPr="003D723E" w:rsidDel="00093518">
                <w:delText xml:space="preserve"> carcases</w:delText>
              </w:r>
              <w:r w:rsidDel="00093518">
                <w:delText>. W</w:delText>
              </w:r>
              <w:r w:rsidRPr="003D723E" w:rsidDel="00093518">
                <w:delText>here more than one small stock species is being processed</w:delText>
              </w:r>
              <w:r w:rsidDel="00093518">
                <w:delText xml:space="preserve">, the assessor must observe the individual working on all species to </w:delText>
              </w:r>
              <w:r w:rsidRPr="003D723E" w:rsidDel="00093518">
                <w:delText xml:space="preserve">a total of </w:delText>
              </w:r>
              <w:r w:rsidR="001D3945" w:rsidDel="00093518">
                <w:delText>six</w:delText>
              </w:r>
              <w:r w:rsidRPr="003D723E" w:rsidDel="00093518">
                <w:delText xml:space="preserve"> carcases.</w:delText>
              </w:r>
            </w:del>
          </w:p>
          <w:p w14:paraId="2C2A269B" w14:textId="41D26378" w:rsidR="00973402" w:rsidRPr="003D723E" w:rsidDel="00093518" w:rsidRDefault="00973402" w:rsidP="00973402">
            <w:pPr>
              <w:pStyle w:val="SIText"/>
              <w:rPr>
                <w:del w:id="88" w:author="Jenni Oldfield" w:date="2025-11-11T12:21:00Z" w16du:dateUtc="2025-11-11T01:21:00Z"/>
              </w:rPr>
            </w:pPr>
            <w:del w:id="89" w:author="Jenni Oldfield" w:date="2025-11-11T12:21:00Z" w16du:dateUtc="2025-11-11T01:21:00Z">
              <w:r w:rsidDel="00093518">
                <w:delText>There must also be</w:delText>
              </w:r>
              <w:r w:rsidRPr="003D723E" w:rsidDel="00093518">
                <w:delText xml:space="preserve"> evidence that the </w:delText>
              </w:r>
              <w:r w:rsidDel="00093518">
                <w:delText>individual</w:delText>
              </w:r>
              <w:r w:rsidRPr="003D723E" w:rsidDel="00093518">
                <w:delText xml:space="preserve"> has completed </w:delText>
              </w:r>
              <w:r w:rsidR="001D3945" w:rsidDel="00093518">
                <w:delText>two</w:delText>
              </w:r>
              <w:r w:rsidRPr="003D723E" w:rsidDel="00093518">
                <w:delText xml:space="preserve"> shifts </w:delText>
              </w:r>
              <w:r w:rsidDel="00093518">
                <w:delText>on the job,</w:delText>
              </w:r>
              <w:r w:rsidRPr="003D723E" w:rsidDel="00093518">
                <w:delText xml:space="preserve"> fulfilling workplace requirements (these shifts may include normal rotations into and out of the relevant </w:delText>
              </w:r>
              <w:r w:rsidDel="00093518">
                <w:delText>work task</w:delText>
              </w:r>
              <w:r w:rsidRPr="003D723E" w:rsidDel="00093518">
                <w:delText>).</w:delText>
              </w:r>
            </w:del>
          </w:p>
          <w:p w14:paraId="6817C5F9" w14:textId="7CB9B4F4" w:rsidR="00973402" w:rsidRPr="003D723E" w:rsidDel="00093518" w:rsidRDefault="00973402" w:rsidP="00973402">
            <w:pPr>
              <w:pStyle w:val="SIText"/>
              <w:rPr>
                <w:del w:id="90" w:author="Jenni Oldfield" w:date="2025-11-11T12:21:00Z" w16du:dateUtc="2025-11-11T01:21:00Z"/>
                <w:b/>
                <w:bCs/>
              </w:rPr>
            </w:pPr>
            <w:del w:id="91" w:author="Jenni Oldfield" w:date="2025-11-11T12:21:00Z" w16du:dateUtc="2025-11-11T01:21:00Z">
              <w:r w:rsidDel="00093518">
                <w:rPr>
                  <w:b/>
                  <w:bCs/>
                </w:rPr>
                <w:delText>In l</w:delText>
              </w:r>
              <w:r w:rsidRPr="003D723E" w:rsidDel="00093518">
                <w:rPr>
                  <w:b/>
                  <w:bCs/>
                </w:rPr>
                <w:delText xml:space="preserve">arger </w:delText>
              </w:r>
              <w:r w:rsidDel="00093518">
                <w:rPr>
                  <w:b/>
                  <w:bCs/>
                </w:rPr>
                <w:delText>meat processing premises</w:delText>
              </w:r>
            </w:del>
          </w:p>
          <w:p w14:paraId="7312CE1A" w14:textId="37A3D64B" w:rsidR="00973402" w:rsidRPr="003D723E" w:rsidDel="00093518" w:rsidRDefault="00973402" w:rsidP="00973402">
            <w:pPr>
              <w:pStyle w:val="SIText"/>
              <w:rPr>
                <w:del w:id="92" w:author="Jenni Oldfield" w:date="2025-11-11T12:21:00Z" w16du:dateUtc="2025-11-11T01:21:00Z"/>
              </w:rPr>
            </w:pPr>
            <w:del w:id="93" w:author="Jenni Oldfield" w:date="2025-11-11T12:21:00Z" w16du:dateUtc="2025-11-11T01:21:00Z">
              <w:r w:rsidDel="00093518">
                <w:delText>The</w:delText>
              </w:r>
              <w:r w:rsidRPr="003D723E" w:rsidDel="00093518">
                <w:delText xml:space="preserve"> assessor </w:delText>
              </w:r>
              <w:r w:rsidDel="00093518">
                <w:delText>must</w:delText>
              </w:r>
              <w:r w:rsidRPr="003D723E" w:rsidDel="00093518">
                <w:delText xml:space="preserve"> observe the </w:delText>
              </w:r>
              <w:r w:rsidDel="00093518">
                <w:delText>individual</w:delText>
              </w:r>
              <w:r w:rsidRPr="003D723E" w:rsidDel="00093518">
                <w:delText xml:space="preserve"> working on a minimum of </w:delText>
              </w:r>
              <w:r w:rsidDel="00093518">
                <w:delText>20</w:delText>
              </w:r>
              <w:r w:rsidRPr="003D723E" w:rsidDel="00093518">
                <w:delText xml:space="preserve"> carcases</w:delText>
              </w:r>
              <w:r w:rsidDel="00093518">
                <w:delText xml:space="preserve"> </w:delText>
              </w:r>
              <w:r w:rsidRPr="003D723E" w:rsidDel="00093518">
                <w:delText xml:space="preserve">or </w:delText>
              </w:r>
              <w:r w:rsidDel="00093518">
                <w:delText xml:space="preserve">for </w:delText>
              </w:r>
              <w:r w:rsidRPr="003D723E" w:rsidDel="00093518">
                <w:delText>15</w:delText>
              </w:r>
              <w:r w:rsidDel="00093518">
                <w:delText xml:space="preserve"> </w:delText>
              </w:r>
              <w:r w:rsidRPr="003D723E" w:rsidDel="00093518">
                <w:delText>min</w:delText>
              </w:r>
              <w:r w:rsidDel="00093518">
                <w:delText>utes,</w:delText>
              </w:r>
              <w:r w:rsidRPr="003D723E" w:rsidDel="00093518">
                <w:delText xml:space="preserve"> whichever comes first.</w:delText>
              </w:r>
            </w:del>
          </w:p>
          <w:p w14:paraId="5C8E8A2D" w14:textId="63FF200E" w:rsidR="00973402" w:rsidRDefault="00973402" w:rsidP="0097340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D394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D415E1" w14:textId="106E5BAB" w:rsidR="006C6F29" w:rsidRPr="003F449E" w:rsidRDefault="006C6F29" w:rsidP="006C6F2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AB9072C" w:rsidR="006C6F29" w:rsidRDefault="006C6F29" w:rsidP="005C21E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2106EF7" w14:textId="6B9B4BBF" w:rsidR="004F5C05" w:rsidRDefault="004F5C05" w:rsidP="004F5C05">
            <w:pPr>
              <w:pStyle w:val="SIBulletList1"/>
            </w:pPr>
            <w:r>
              <w:t>work</w:t>
            </w:r>
            <w:r w:rsidR="006C6F29">
              <w:t>place requirements</w:t>
            </w:r>
            <w:r>
              <w:t xml:space="preserve"> </w:t>
            </w:r>
            <w:r w:rsidR="005838B5">
              <w:t xml:space="preserve">for </w:t>
            </w:r>
            <w:r w:rsidR="006C6F29">
              <w:t>removing tenderloins</w:t>
            </w:r>
          </w:p>
          <w:p w14:paraId="1EDF6ABC" w14:textId="13000019" w:rsidR="004F5C05" w:rsidRDefault="004F5C05" w:rsidP="004F5C05">
            <w:pPr>
              <w:pStyle w:val="SIBulletList1"/>
            </w:pPr>
            <w:r>
              <w:t xml:space="preserve">relevant cutting lines </w:t>
            </w:r>
          </w:p>
          <w:p w14:paraId="203A40BB" w14:textId="3B411011" w:rsidR="0007179A" w:rsidRDefault="004F5C05" w:rsidP="0007179A">
            <w:pPr>
              <w:pStyle w:val="SIBulletList1"/>
            </w:pPr>
            <w:r>
              <w:t>sources of contamination and cross-contamination</w:t>
            </w:r>
            <w:r w:rsidR="00873F6B">
              <w:t>,</w:t>
            </w:r>
            <w:r>
              <w:t xml:space="preserve"> and </w:t>
            </w:r>
            <w:r w:rsidR="0007179A">
              <w:t xml:space="preserve">ways to minimise </w:t>
            </w:r>
            <w:r>
              <w:t>the food safety risks</w:t>
            </w:r>
          </w:p>
          <w:p w14:paraId="6D3CB775" w14:textId="447DC218" w:rsidR="004F5C05" w:rsidRDefault="004F5C05" w:rsidP="0007179A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15EE7985" w:rsidR="004D6F12" w:rsidRDefault="004F5C05" w:rsidP="006C6F29">
            <w:pPr>
              <w:pStyle w:val="SIBulletList1"/>
            </w:pPr>
            <w:r>
              <w:t xml:space="preserve">workplace health and safety hazards encountered when </w:t>
            </w:r>
            <w:r w:rsidR="008251D0">
              <w:t>removing tenderloins</w:t>
            </w:r>
            <w:r w:rsidR="00873F6B">
              <w:t>,</w:t>
            </w:r>
            <w:r w:rsidR="008251D0">
              <w:t xml:space="preserve"> </w:t>
            </w:r>
            <w:r>
              <w:t>and how the associated risks are controlled</w:t>
            </w:r>
            <w:r w:rsidR="00873F6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C45B287" w14:textId="77777777" w:rsidR="004F5C05" w:rsidRDefault="004F5C05" w:rsidP="004F5C0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8DEA110" w14:textId="77777777" w:rsidR="004F5C05" w:rsidRPr="00095527" w:rsidRDefault="004F5C05" w:rsidP="004F5C05">
            <w:pPr>
              <w:pStyle w:val="SIBulletList1"/>
            </w:pPr>
            <w:r w:rsidRPr="00095527">
              <w:t>physical conditions:</w:t>
            </w:r>
          </w:p>
          <w:p w14:paraId="5FD5A93E" w14:textId="50CC91FA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 xml:space="preserve">skills must be demonstrated </w:t>
            </w:r>
            <w:r w:rsidR="002A7C7E" w:rsidRPr="008C1AD0">
              <w:rPr>
                <w:i/>
                <w:iCs/>
              </w:rPr>
              <w:t xml:space="preserve">in </w:t>
            </w:r>
            <w:r w:rsidRPr="008C1AD0">
              <w:rPr>
                <w:i/>
                <w:iCs/>
              </w:rPr>
              <w:t xml:space="preserve">a meat processing </w:t>
            </w:r>
            <w:r w:rsidR="006C6F29">
              <w:rPr>
                <w:i/>
                <w:iCs/>
              </w:rPr>
              <w:t>premises</w:t>
            </w:r>
            <w:r w:rsidR="006C6F29" w:rsidRPr="008C1AD0">
              <w:rPr>
                <w:i/>
                <w:iCs/>
              </w:rPr>
              <w:t xml:space="preserve"> </w:t>
            </w:r>
            <w:r w:rsidRPr="008C1AD0">
              <w:rPr>
                <w:i/>
                <w:iCs/>
              </w:rPr>
              <w:t xml:space="preserve">at </w:t>
            </w:r>
            <w:r w:rsidR="00DA44E7" w:rsidRPr="008C1AD0">
              <w:rPr>
                <w:i/>
                <w:iCs/>
              </w:rPr>
              <w:t xml:space="preserve">workplace </w:t>
            </w:r>
            <w:r w:rsidRPr="008C1AD0">
              <w:rPr>
                <w:i/>
                <w:iCs/>
              </w:rPr>
              <w:t xml:space="preserve">production speed </w:t>
            </w:r>
          </w:p>
          <w:p w14:paraId="22CAA5D6" w14:textId="77777777" w:rsidR="004F5C05" w:rsidRPr="00095527" w:rsidRDefault="004F5C05" w:rsidP="004F5C05">
            <w:pPr>
              <w:pStyle w:val="SIBulletList1"/>
            </w:pPr>
            <w:r w:rsidRPr="00095527">
              <w:t>resources, equipment and materials:</w:t>
            </w:r>
          </w:p>
          <w:p w14:paraId="5348D550" w14:textId="1D5C5286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personal protective equipment</w:t>
            </w:r>
            <w:r w:rsidR="00EF2EF1">
              <w:rPr>
                <w:i/>
                <w:iCs/>
              </w:rPr>
              <w:t xml:space="preserve"> </w:t>
            </w:r>
          </w:p>
          <w:p w14:paraId="2C2C3E59" w14:textId="79D69646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small stock carcases</w:t>
            </w:r>
          </w:p>
          <w:p w14:paraId="38609F78" w14:textId="77777777" w:rsidR="004F5C05" w:rsidRPr="00095527" w:rsidRDefault="004F5C05" w:rsidP="004F5C05">
            <w:pPr>
              <w:pStyle w:val="SIBulletList1"/>
            </w:pPr>
            <w:r w:rsidRPr="00095527">
              <w:t>specifications:</w:t>
            </w:r>
          </w:p>
          <w:p w14:paraId="5E5B1660" w14:textId="384FF317" w:rsidR="002A7C7E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task-related documents</w:t>
            </w:r>
          </w:p>
          <w:p w14:paraId="5084496D" w14:textId="6E2D9657" w:rsidR="002A7C7E" w:rsidRDefault="00DA44E7" w:rsidP="005C21E6">
            <w:pPr>
              <w:pStyle w:val="SIBulletList1"/>
            </w:pPr>
            <w:r>
              <w:t>personnel</w:t>
            </w:r>
            <w:r w:rsidR="002A7C7E">
              <w:t>:</w:t>
            </w:r>
          </w:p>
          <w:p w14:paraId="6DD28ED7" w14:textId="323AC582" w:rsidR="004F5C05" w:rsidRPr="008C1AD0" w:rsidRDefault="00AD405A" w:rsidP="004F5C0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C6F29" w:rsidRPr="008C1AD0">
              <w:rPr>
                <w:i/>
                <w:iCs/>
              </w:rPr>
              <w:t>workplace supervisor or mentor.</w:t>
            </w:r>
          </w:p>
          <w:p w14:paraId="41BEBC8D" w14:textId="77777777" w:rsidR="004F5C05" w:rsidRDefault="004F5C05" w:rsidP="004F5C0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46BBD02" w14:textId="77777777" w:rsidR="00CD3DE8" w:rsidRDefault="004F5C0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FADBEEB" w14:textId="77777777" w:rsidR="006C6F29" w:rsidRPr="002169F5" w:rsidRDefault="006C6F29" w:rsidP="006C6F2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63D0DEE" w:rsidR="006C6F29" w:rsidRDefault="006C6F29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00DED50" w:rsidR="00CD3DE8" w:rsidRDefault="00873F6B" w:rsidP="00456AA0">
            <w:pPr>
              <w:pStyle w:val="SIText"/>
            </w:pPr>
            <w:r w:rsidRPr="00873F6B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C7910" w14:textId="77777777" w:rsidR="00F26073" w:rsidRDefault="00F26073" w:rsidP="00A31F58">
      <w:pPr>
        <w:spacing w:after="0" w:line="240" w:lineRule="auto"/>
      </w:pPr>
      <w:r>
        <w:separator/>
      </w:r>
    </w:p>
  </w:endnote>
  <w:endnote w:type="continuationSeparator" w:id="0">
    <w:p w14:paraId="74AD2D8B" w14:textId="77777777" w:rsidR="00F26073" w:rsidRDefault="00F2607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415B3" w14:textId="77777777" w:rsidR="00F26073" w:rsidRDefault="00F26073" w:rsidP="00A31F58">
      <w:pPr>
        <w:spacing w:after="0" w:line="240" w:lineRule="auto"/>
      </w:pPr>
      <w:r>
        <w:separator/>
      </w:r>
    </w:p>
  </w:footnote>
  <w:footnote w:type="continuationSeparator" w:id="0">
    <w:p w14:paraId="34EB1FEE" w14:textId="77777777" w:rsidR="00F26073" w:rsidRDefault="00F2607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FA5E2C3" w:rsidR="002036DD" w:rsidRDefault="00D27637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7BD17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A44E7" w:rsidRPr="00DA35AA">
          <w:t>AMP</w:t>
        </w:r>
        <w:r w:rsidR="00DA44E7">
          <w:t>CRP2</w:t>
        </w:r>
        <w:r w:rsidR="00906901">
          <w:t>24</w:t>
        </w:r>
        <w:r w:rsidR="00DA44E7">
          <w:t xml:space="preserve"> </w:t>
        </w:r>
        <w:r w:rsidR="004D12B1" w:rsidRPr="004D12B1">
          <w:t>Remove tenderloin</w:t>
        </w:r>
      </w:sdtContent>
    </w:sdt>
    <w:r w:rsidR="006C6F29">
      <w:t>s from small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9AB"/>
    <w:rsid w:val="0006755A"/>
    <w:rsid w:val="0007179A"/>
    <w:rsid w:val="000744A1"/>
    <w:rsid w:val="0009029F"/>
    <w:rsid w:val="00093518"/>
    <w:rsid w:val="00093FB5"/>
    <w:rsid w:val="000A3C05"/>
    <w:rsid w:val="000C2D63"/>
    <w:rsid w:val="000C695D"/>
    <w:rsid w:val="000D2541"/>
    <w:rsid w:val="000D7106"/>
    <w:rsid w:val="00105F93"/>
    <w:rsid w:val="001229A8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91B2B"/>
    <w:rsid w:val="00197E9E"/>
    <w:rsid w:val="001B320C"/>
    <w:rsid w:val="001C5735"/>
    <w:rsid w:val="001D04FC"/>
    <w:rsid w:val="001D3945"/>
    <w:rsid w:val="001F15A4"/>
    <w:rsid w:val="002036DD"/>
    <w:rsid w:val="002269B6"/>
    <w:rsid w:val="00241F8D"/>
    <w:rsid w:val="00243D66"/>
    <w:rsid w:val="00244618"/>
    <w:rsid w:val="00245AF9"/>
    <w:rsid w:val="002466CB"/>
    <w:rsid w:val="00252B64"/>
    <w:rsid w:val="002536CE"/>
    <w:rsid w:val="00275B06"/>
    <w:rsid w:val="00277AA6"/>
    <w:rsid w:val="002941AB"/>
    <w:rsid w:val="00295A79"/>
    <w:rsid w:val="002A4AF9"/>
    <w:rsid w:val="002A7C7E"/>
    <w:rsid w:val="002B6FFD"/>
    <w:rsid w:val="002B779C"/>
    <w:rsid w:val="002C16F8"/>
    <w:rsid w:val="002C51A2"/>
    <w:rsid w:val="002D45DD"/>
    <w:rsid w:val="002D785C"/>
    <w:rsid w:val="002F3A16"/>
    <w:rsid w:val="00303F8C"/>
    <w:rsid w:val="00311B66"/>
    <w:rsid w:val="003176C7"/>
    <w:rsid w:val="00320155"/>
    <w:rsid w:val="00334CD5"/>
    <w:rsid w:val="00341B49"/>
    <w:rsid w:val="00347DD1"/>
    <w:rsid w:val="00354BED"/>
    <w:rsid w:val="003556ED"/>
    <w:rsid w:val="00357C5E"/>
    <w:rsid w:val="00370A20"/>
    <w:rsid w:val="00381540"/>
    <w:rsid w:val="00383ADE"/>
    <w:rsid w:val="00385190"/>
    <w:rsid w:val="003A3607"/>
    <w:rsid w:val="003A599B"/>
    <w:rsid w:val="003C2946"/>
    <w:rsid w:val="003C552E"/>
    <w:rsid w:val="003D4ECD"/>
    <w:rsid w:val="003E7009"/>
    <w:rsid w:val="003F426B"/>
    <w:rsid w:val="003F4ACA"/>
    <w:rsid w:val="004011B0"/>
    <w:rsid w:val="00422906"/>
    <w:rsid w:val="00427903"/>
    <w:rsid w:val="00427950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12B1"/>
    <w:rsid w:val="004D6F12"/>
    <w:rsid w:val="004D7A23"/>
    <w:rsid w:val="004F1592"/>
    <w:rsid w:val="004F166C"/>
    <w:rsid w:val="004F5C05"/>
    <w:rsid w:val="00517713"/>
    <w:rsid w:val="0053164A"/>
    <w:rsid w:val="005366D2"/>
    <w:rsid w:val="00551887"/>
    <w:rsid w:val="00557B77"/>
    <w:rsid w:val="00565971"/>
    <w:rsid w:val="00573BAB"/>
    <w:rsid w:val="00574B57"/>
    <w:rsid w:val="005838B5"/>
    <w:rsid w:val="00584F93"/>
    <w:rsid w:val="00597A8B"/>
    <w:rsid w:val="005C21E6"/>
    <w:rsid w:val="005E7C5F"/>
    <w:rsid w:val="00600188"/>
    <w:rsid w:val="006163E3"/>
    <w:rsid w:val="00617041"/>
    <w:rsid w:val="00643F13"/>
    <w:rsid w:val="006474E2"/>
    <w:rsid w:val="00651010"/>
    <w:rsid w:val="00654022"/>
    <w:rsid w:val="00663B83"/>
    <w:rsid w:val="006A4CBD"/>
    <w:rsid w:val="006B5D84"/>
    <w:rsid w:val="006B6E76"/>
    <w:rsid w:val="006C6F2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4370"/>
    <w:rsid w:val="008251D0"/>
    <w:rsid w:val="00831440"/>
    <w:rsid w:val="00833178"/>
    <w:rsid w:val="00834C3B"/>
    <w:rsid w:val="00844A3E"/>
    <w:rsid w:val="00852880"/>
    <w:rsid w:val="00861368"/>
    <w:rsid w:val="00873F6B"/>
    <w:rsid w:val="00874912"/>
    <w:rsid w:val="00881233"/>
    <w:rsid w:val="00881257"/>
    <w:rsid w:val="0088683C"/>
    <w:rsid w:val="00892A92"/>
    <w:rsid w:val="008A0DAE"/>
    <w:rsid w:val="008C1AD0"/>
    <w:rsid w:val="008C5710"/>
    <w:rsid w:val="008E4B8D"/>
    <w:rsid w:val="008E60BD"/>
    <w:rsid w:val="008F022F"/>
    <w:rsid w:val="009040DB"/>
    <w:rsid w:val="00906901"/>
    <w:rsid w:val="00914B8F"/>
    <w:rsid w:val="0091674B"/>
    <w:rsid w:val="00922120"/>
    <w:rsid w:val="00931E08"/>
    <w:rsid w:val="00936924"/>
    <w:rsid w:val="0094240E"/>
    <w:rsid w:val="00950846"/>
    <w:rsid w:val="00951B10"/>
    <w:rsid w:val="009533EB"/>
    <w:rsid w:val="0096322E"/>
    <w:rsid w:val="00973402"/>
    <w:rsid w:val="00980521"/>
    <w:rsid w:val="0098490A"/>
    <w:rsid w:val="009A7037"/>
    <w:rsid w:val="009B2D0A"/>
    <w:rsid w:val="009B3F2C"/>
    <w:rsid w:val="009B79F7"/>
    <w:rsid w:val="009C0027"/>
    <w:rsid w:val="009C3551"/>
    <w:rsid w:val="009E1EF7"/>
    <w:rsid w:val="009F5616"/>
    <w:rsid w:val="00A12096"/>
    <w:rsid w:val="00A173C7"/>
    <w:rsid w:val="00A2515C"/>
    <w:rsid w:val="00A31F58"/>
    <w:rsid w:val="00A6352D"/>
    <w:rsid w:val="00A711F2"/>
    <w:rsid w:val="00A74884"/>
    <w:rsid w:val="00A836CF"/>
    <w:rsid w:val="00A84830"/>
    <w:rsid w:val="00A92253"/>
    <w:rsid w:val="00A965FD"/>
    <w:rsid w:val="00AC269A"/>
    <w:rsid w:val="00AC3944"/>
    <w:rsid w:val="00AC5D45"/>
    <w:rsid w:val="00AD3EFF"/>
    <w:rsid w:val="00AD405A"/>
    <w:rsid w:val="00AE4A97"/>
    <w:rsid w:val="00AF1960"/>
    <w:rsid w:val="00AF2A41"/>
    <w:rsid w:val="00AF6FF0"/>
    <w:rsid w:val="00AF7B30"/>
    <w:rsid w:val="00B117D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023B"/>
    <w:rsid w:val="00C07989"/>
    <w:rsid w:val="00C2665B"/>
    <w:rsid w:val="00C36684"/>
    <w:rsid w:val="00C43F3C"/>
    <w:rsid w:val="00C465B3"/>
    <w:rsid w:val="00C571C5"/>
    <w:rsid w:val="00C63210"/>
    <w:rsid w:val="00C63F9B"/>
    <w:rsid w:val="00C65106"/>
    <w:rsid w:val="00C82486"/>
    <w:rsid w:val="00C960E6"/>
    <w:rsid w:val="00CB334A"/>
    <w:rsid w:val="00CB37E5"/>
    <w:rsid w:val="00CB4B1A"/>
    <w:rsid w:val="00CC037A"/>
    <w:rsid w:val="00CD2975"/>
    <w:rsid w:val="00CD3DE8"/>
    <w:rsid w:val="00CE6439"/>
    <w:rsid w:val="00CE7D5B"/>
    <w:rsid w:val="00CF29BC"/>
    <w:rsid w:val="00D27637"/>
    <w:rsid w:val="00D43A13"/>
    <w:rsid w:val="00D65E4C"/>
    <w:rsid w:val="00D71C22"/>
    <w:rsid w:val="00D841E3"/>
    <w:rsid w:val="00D91902"/>
    <w:rsid w:val="00D9385D"/>
    <w:rsid w:val="00DA13E4"/>
    <w:rsid w:val="00DA35AA"/>
    <w:rsid w:val="00DA44E7"/>
    <w:rsid w:val="00DB1384"/>
    <w:rsid w:val="00DD620C"/>
    <w:rsid w:val="00DF2706"/>
    <w:rsid w:val="00E12424"/>
    <w:rsid w:val="00E138E9"/>
    <w:rsid w:val="00E24D39"/>
    <w:rsid w:val="00E33828"/>
    <w:rsid w:val="00E37DEC"/>
    <w:rsid w:val="00E4130D"/>
    <w:rsid w:val="00E43EEC"/>
    <w:rsid w:val="00E47868"/>
    <w:rsid w:val="00E50FA5"/>
    <w:rsid w:val="00E54B60"/>
    <w:rsid w:val="00E5576D"/>
    <w:rsid w:val="00E76579"/>
    <w:rsid w:val="00E80526"/>
    <w:rsid w:val="00E904D8"/>
    <w:rsid w:val="00EB429F"/>
    <w:rsid w:val="00EB7BD5"/>
    <w:rsid w:val="00ED1034"/>
    <w:rsid w:val="00EE539E"/>
    <w:rsid w:val="00EF2EF1"/>
    <w:rsid w:val="00EF38D5"/>
    <w:rsid w:val="00F108CC"/>
    <w:rsid w:val="00F1749F"/>
    <w:rsid w:val="00F251DF"/>
    <w:rsid w:val="00F26073"/>
    <w:rsid w:val="00F35219"/>
    <w:rsid w:val="00F3546E"/>
    <w:rsid w:val="00F4120A"/>
    <w:rsid w:val="00F4127A"/>
    <w:rsid w:val="00F4670D"/>
    <w:rsid w:val="00F64064"/>
    <w:rsid w:val="00F647A0"/>
    <w:rsid w:val="00F71ABC"/>
    <w:rsid w:val="00F77214"/>
    <w:rsid w:val="00F774C2"/>
    <w:rsid w:val="00F87B5A"/>
    <w:rsid w:val="00F900CF"/>
    <w:rsid w:val="00FB0D1D"/>
    <w:rsid w:val="00FB2DFF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5D8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C6F2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C6F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3FED240C-1D3B-4444-A304-6D9A46ED2D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F58D9-F799-44A7-9CB8-9C9B64610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307479-BC9A-4CAD-B6CF-03CAA97ADE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1058</Words>
  <Characters>6555</Characters>
  <Application>Microsoft Office Word</Application>
  <DocSecurity>0</DocSecurity>
  <Lines>242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49</cp:revision>
  <dcterms:created xsi:type="dcterms:W3CDTF">2023-11-14T23:23:00Z</dcterms:created>
  <dcterms:modified xsi:type="dcterms:W3CDTF">2025-11-12T23:04:00Z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